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widowControl w:val="false"/>
        <w:pBdr/>
        <w:tabs>
          <w:tab w:val="left" w:leader="none" w:pos="392"/>
        </w:tabs>
        <w:spacing/>
        <w:ind w:right="111" w:hanging="6663" w:left="6521"/>
        <w:jc w:val="both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254710" cy="1200911"/>
                <wp:effectExtent l="0" t="0" r="0" b="0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254710" cy="12009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98.80pt;height:94.56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</w:rPr>
        <w:t xml:space="preserve">                                                                              </w:t>
      </w:r>
      <w:r>
        <w:rPr>
          <w:rFonts w:ascii="Arial" w:hAnsi="Arial" w:cs="Arial"/>
          <w:position w:val="1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04544" cy="1170431"/>
                <wp:effectExtent l="0" t="0" r="0" b="0"/>
                <wp:docPr id="3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804544" cy="11704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width:142.09pt;height:92.16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widowControl w:val="false"/>
        <w:pBdr/>
        <w:tabs>
          <w:tab w:val="left" w:leader="none" w:pos="392"/>
        </w:tabs>
        <w:spacing/>
        <w:ind w:right="111" w:left="11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widowControl w:val="false"/>
        <w:pBdr/>
        <w:tabs>
          <w:tab w:val="left" w:leader="none" w:pos="392"/>
        </w:tabs>
        <w:spacing/>
        <w:ind w:right="111" w:left="11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widowControl w:val="false"/>
        <w:pBdr/>
        <w:tabs>
          <w:tab w:val="left" w:leader="none" w:pos="392"/>
        </w:tabs>
        <w:spacing/>
        <w:ind w:right="111" w:left="11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widowControl w:val="false"/>
        <w:pBdr/>
        <w:tabs>
          <w:tab w:val="left" w:leader="none" w:pos="392"/>
        </w:tabs>
        <w:spacing/>
        <w:ind w:right="111" w:left="11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widowControl w:val="false"/>
        <w:pBdr/>
        <w:tabs>
          <w:tab w:val="left" w:leader="none" w:pos="392"/>
        </w:tabs>
        <w:spacing/>
        <w:ind w:right="111" w:left="11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widowControl w:val="false"/>
        <w:pBdr/>
        <w:tabs>
          <w:tab w:val="left" w:leader="none" w:pos="392"/>
        </w:tabs>
        <w:spacing/>
        <w:ind w:right="111" w:left="11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widowControl w:val="false"/>
        <w:pBdr/>
        <w:tabs>
          <w:tab w:val="left" w:leader="none" w:pos="392"/>
        </w:tabs>
        <w:spacing/>
        <w:ind w:right="111" w:left="11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widowControl w:val="false"/>
        <w:pBdr/>
        <w:tabs>
          <w:tab w:val="left" w:leader="none" w:pos="392"/>
        </w:tabs>
        <w:spacing/>
        <w:ind w:right="111" w:left="11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tbl>
      <w:tblPr>
        <w:tblW w:w="0" w:type="auto"/>
        <w:tblInd w:w="9" w:type="dxa"/>
        <w:tblBorders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>
        <w:trPr/>
        <w:tc>
          <w:tcPr>
            <w:shd w:val="clear" w:color="auto" w:fill="59595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4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/>
              <w:ind w:right="104" w:left="108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Crous de l'académie de Versailles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</w:r>
          </w:p>
        </w:tc>
        <w:tc>
          <w:tcPr>
            <w:shd w:val="clear" w:color="auto" w:fill="d9d9d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7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/>
              <w:ind w:right="87" w:left="112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</w:r>
          </w:p>
          <w:p>
            <w:pPr>
              <w:widowControl w:val="false"/>
              <w:pBdr/>
              <w:spacing/>
              <w:ind w:right="87" w:left="112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MARCHÉ PUBLIC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r>
          </w:p>
          <w:p>
            <w:pPr>
              <w:widowControl w:val="false"/>
              <w:pBdr/>
              <w:spacing/>
              <w:ind w:right="87" w:left="112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DE SERVICES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r>
          </w:p>
          <w:p>
            <w:pPr>
              <w:widowControl w:val="false"/>
              <w:pBdr/>
              <w:spacing/>
              <w:ind w:right="87" w:left="112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widowControl w:val="false"/>
        <w:pBdr/>
        <w:spacing/>
        <w:ind w:right="111" w:left="11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</w:p>
    <w:p>
      <w:pPr>
        <w:widowControl w:val="false"/>
        <w:pBdr/>
        <w:spacing/>
        <w:ind w:right="111" w:left="11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</w:p>
    <w:p>
      <w:pPr>
        <w:widowControl w:val="false"/>
        <w:pBdr/>
        <w:spacing/>
        <w:ind w:right="111" w:left="11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</w:p>
    <w:p>
      <w:pPr>
        <w:widowControl w:val="false"/>
        <w:pBdr/>
        <w:spacing/>
        <w:ind w:right="111" w:left="11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</w:p>
    <w:tbl>
      <w:tblPr>
        <w:tblW w:w="9205" w:type="dxa"/>
        <w:tblInd w:w="9" w:type="dxa"/>
        <w:tblBorders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283"/>
        <w:gridCol w:w="6663"/>
      </w:tblGrid>
      <w:tr>
        <w:trPr/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ff6600" w:sz="12" w:space="0"/>
            </w:tcBorders>
            <w:tcW w:w="2259" w:type="dxa"/>
            <w:textDirection w:val="lrTb"/>
            <w:noWrap w:val="false"/>
          </w:tcPr>
          <w:p>
            <w:pPr>
              <w:widowControl w:val="false"/>
              <w:pBdr/>
              <w:spacing/>
              <w:ind w:right="95" w:left="108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ff6600" w:sz="12" w:space="0"/>
              <w:bottom w:val="none" w:color="000000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widowControl w:val="false"/>
              <w:pBdr/>
              <w:spacing/>
              <w:ind w:right="95" w:left="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663" w:type="dxa"/>
            <w:textDirection w:val="lrTb"/>
            <w:noWrap w:val="false"/>
          </w:tcPr>
          <w:p>
            <w:pPr>
              <w:widowControl w:val="false"/>
              <w:pBdr/>
              <w:spacing/>
              <w:ind w:right="87" w:left="18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Mise en place de prestations de dématérialisation d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e l’envoi du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 courrier postal : impression, mise sous pli, affranchissement du courrier simple ou recommandé du Crous de Versailles.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widowControl w:val="false"/>
        <w:pBdr/>
        <w:spacing/>
        <w:ind w:right="111" w:left="11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</w:p>
    <w:p>
      <w:pPr>
        <w:widowControl w:val="false"/>
        <w:pBdr/>
        <w:spacing/>
        <w:ind w:right="111" w:left="11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</w:p>
    <w:p>
      <w:pPr>
        <w:widowControl w:val="false"/>
        <w:pBdr/>
        <w:spacing/>
        <w:ind w:right="111" w:left="11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</w:p>
    <w:p>
      <w:pPr>
        <w:widowControl w:val="false"/>
        <w:pBdr/>
        <w:spacing/>
        <w:ind w:right="111" w:left="11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</w:p>
    <w:p>
      <w:pPr>
        <w:widowControl w:val="false"/>
        <w:pBdr/>
        <w:spacing/>
        <w:ind w:right="111" w:left="11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</w:p>
    <w:p>
      <w:pPr>
        <w:widowControl w:val="false"/>
        <w:pBdr/>
        <w:spacing/>
        <w:ind w:right="111" w:left="11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</w:p>
    <w:p>
      <w:pPr>
        <w:widowControl w:val="false"/>
        <w:pBdr/>
        <w:spacing/>
        <w:ind w:right="111" w:left="11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  <w:r>
        <w:rPr>
          <w:rFonts w:ascii="Arial" w:hAnsi="Arial" w:cs="Arial"/>
          <w:color w:val="000000"/>
          <w:szCs w:val="20"/>
        </w:rPr>
      </w:r>
    </w:p>
    <w:tbl>
      <w:tblPr>
        <w:tblW w:w="0" w:type="auto"/>
        <w:tblInd w:w="9" w:type="dxa"/>
        <w:tblBorders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>
        <w:trPr/>
        <w:tc>
          <w:tcPr>
            <w:shd w:val="clear" w:color="auto" w:fill="59595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12" w:type="dxa"/>
            <w:textDirection w:val="lrTb"/>
            <w:noWrap w:val="false"/>
          </w:tcPr>
          <w:p>
            <w:pPr>
              <w:widowControl w:val="false"/>
              <w:pBdr/>
              <w:spacing w:before="260"/>
              <w:ind w:right="96" w:left="108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Cadre de réponse technique (CRT)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r>
          </w:p>
          <w:p>
            <w:pPr>
              <w:widowControl w:val="false"/>
              <w:pBdr/>
              <w:spacing w:after="260"/>
              <w:ind w:right="96"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mémoire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technique)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pBdr/>
        <w:spacing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Bdr/>
        <w:spacing/>
        <w:ind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Bdr/>
        <w:spacing/>
        <w:ind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Bdr/>
        <w:spacing/>
        <w:ind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939"/>
        <w:pBdr/>
        <w:tabs>
          <w:tab w:val="clear" w:leader="none" w:pos="4536"/>
          <w:tab w:val="clear" w:leader="none" w:pos="9072"/>
        </w:tabs>
        <w:spacing w:line="240" w:lineRule="atLeast"/>
        <w: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pStyle w:val="945"/>
        <w:pBdr/>
        <w:spacing/>
        <w:ind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pBdr/>
        <w:spacing/>
        <w:ind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bCs/>
          <w:color w:val="ff0000"/>
          <w:szCs w:val="22"/>
        </w:rPr>
      </w:pPr>
      <w:del w:id="0" w:author="JENNIFER OUINSOU" w:date="2025-11-14T15:10:26Z" oouserid="resana.numerique.gouv.A1728321">
        <w:r>
          <w:rPr>
            <w:rFonts w:ascii="Arial" w:hAnsi="Arial" w:cs="Arial"/>
            <w:b/>
            <w:color w:val="ff0000"/>
            <w:szCs w:val="22"/>
          </w:rPr>
        </w:r>
      </w:del>
      <w:r>
        <w:rPr>
          <w:rFonts w:ascii="Arial" w:hAnsi="Arial" w:cs="Arial"/>
          <w:b/>
          <w:bCs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</w:r>
      <w:r>
        <w:rPr>
          <w:rFonts w:ascii="Arial" w:hAnsi="Arial" w:cs="Arial"/>
          <w:b/>
          <w:bCs/>
          <w:color w:val="ff0000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</w:r>
      <w:r>
        <w:rPr>
          <w:rFonts w:ascii="Arial" w:hAnsi="Arial" w:cs="Arial"/>
          <w:b/>
          <w:bCs/>
          <w:color w:val="ff0000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</w:r>
      <w:r>
        <w:rPr>
          <w:rFonts w:ascii="Arial" w:hAnsi="Arial" w:cs="Arial"/>
          <w:b/>
          <w:bCs/>
          <w:color w:val="ff0000"/>
        </w:rPr>
      </w:r>
    </w:p>
    <w:p>
      <w:pPr>
        <w:pStyle w:val="929"/>
        <w:numPr>
          <w:ilvl w:val="0"/>
          <w:numId w:val="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jc w:val="center"/>
        <w:rPr>
          <w:sz w:val="28"/>
        </w:rPr>
      </w:pPr>
      <w:r>
        <w:rPr>
          <w:rFonts w:ascii="Candara" w:hAnsi="Candara" w:eastAsia="Candara" w:cs="Candara"/>
          <w:b/>
          <w:color w:val="000000"/>
          <w:sz w:val="28"/>
        </w:rPr>
        <w:t xml:space="preserve">A REMPLIR OBLIGATOIREMENT PAR LE CANDIDAT 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16"/>
        </w:rPr>
        <w:t xml:space="preserve"> </w:t>
      </w:r>
      <w:r/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192" w:lineRule="auto"/>
        <w:ind w:right="0" w:firstLine="0" w:left="0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Les éléments demandés sont à renseigner sur </w:t>
      </w:r>
      <w:r>
        <w:rPr>
          <w:rFonts w:ascii="Candara" w:hAnsi="Candara" w:eastAsia="Candara" w:cs="Candara"/>
          <w:color w:val="000000"/>
          <w:sz w:val="20"/>
          <w:u w:val="single"/>
        </w:rPr>
        <w:t xml:space="preserve">le présent document</w:t>
      </w:r>
      <w:r>
        <w:rPr>
          <w:rFonts w:ascii="Candara" w:hAnsi="Candara" w:eastAsia="Candara" w:cs="Candara"/>
          <w:color w:val="000000"/>
          <w:sz w:val="20"/>
        </w:rPr>
        <w:t xml:space="preserve"> en le complétant par des documents annexes s’ils sont exigés. Le candidat est autorisé à joindre tout document annexe de type mémoire technique ou méthodologique (20 pages maximum) en complément du cadre de réponse technique mais </w:t>
      </w:r>
      <w:r>
        <w:rPr>
          <w:rFonts w:ascii="Candara" w:hAnsi="Candara" w:eastAsia="Candara" w:cs="Candara"/>
          <w:b/>
          <w:color w:val="000000"/>
          <w:sz w:val="20"/>
        </w:rPr>
        <w:t xml:space="preserve">un report systématique au mémoire technique en réponse au CRT sera considéré comme une absence de réponse. </w:t>
      </w:r>
      <w:r>
        <w:rPr>
          <w:rFonts w:ascii="Candara" w:hAnsi="Candara" w:eastAsia="Candara" w:cs="Candara"/>
          <w:color w:val="000000"/>
          <w:sz w:val="20"/>
        </w:rPr>
        <w:t xml:space="preserve">Ce document est contractuel.</w:t>
      </w:r>
      <w:r/>
    </w:p>
    <w:p>
      <w:pPr>
        <w:pBdr/>
        <w:spacing/>
        <w:ind w:right="-210" w:left="-567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</w:r>
      <w:r>
        <w:rPr>
          <w:rFonts w:ascii="Arial" w:hAnsi="Arial" w:cs="Arial"/>
          <w:b/>
          <w:bCs/>
          <w:color w:val="ff0000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</w:r>
      <w:r>
        <w:rPr>
          <w:rFonts w:ascii="Arial" w:hAnsi="Arial" w:cs="Arial"/>
          <w:b/>
          <w:bCs/>
          <w:color w:val="ff0000"/>
        </w:rPr>
      </w:r>
    </w:p>
    <w:p>
      <w:pPr>
        <w:pBdr/>
        <w:spacing/>
        <w:ind w:right="-210" w:left="0"/>
        <w:jc w:val="both"/>
        <w:rPr>
          <w:rFonts w:ascii="Arial" w:hAnsi="Arial" w:cs="Arial"/>
          <w:b/>
          <w:color w:val="000000" w:themeColor="text1"/>
          <w:szCs w:val="22"/>
        </w:rPr>
      </w:pPr>
      <w:r>
        <w:rPr>
          <w:rFonts w:ascii="Arial" w:hAnsi="Arial" w:cs="Arial"/>
          <w:b/>
          <w:color w:val="000000" w:themeColor="text1"/>
          <w:szCs w:val="22"/>
        </w:rPr>
      </w:r>
      <w:r>
        <w:rPr>
          <w:rFonts w:ascii="Arial" w:hAnsi="Arial" w:cs="Arial"/>
          <w:b/>
          <w:color w:val="000000" w:themeColor="text1"/>
          <w:szCs w:val="22"/>
        </w:rPr>
      </w:r>
      <w:r>
        <w:rPr>
          <w:rFonts w:ascii="Arial" w:hAnsi="Arial" w:cs="Arial"/>
          <w:b/>
          <w:color w:val="000000" w:themeColor="text1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color w:val="000000" w:themeColor="text1"/>
          <w:szCs w:val="22"/>
        </w:rPr>
      </w:pPr>
      <w:r>
        <w:rPr>
          <w:rFonts w:ascii="Arial" w:hAnsi="Arial" w:cs="Arial"/>
          <w:b/>
          <w:color w:val="000000" w:themeColor="text1"/>
          <w:szCs w:val="22"/>
        </w:rPr>
        <w:t xml:space="preserve">Le </w:t>
      </w:r>
      <w:r>
        <w:rPr>
          <w:rFonts w:ascii="Arial" w:hAnsi="Arial" w:cs="Arial"/>
          <w:b/>
          <w:color w:val="000000" w:themeColor="text1"/>
          <w:szCs w:val="22"/>
        </w:rPr>
        <w:t xml:space="preserve">CRT-</w:t>
      </w:r>
      <w:r>
        <w:rPr>
          <w:rFonts w:ascii="Arial" w:hAnsi="Arial" w:cs="Arial"/>
          <w:b/>
          <w:color w:val="000000" w:themeColor="text1"/>
          <w:szCs w:val="22"/>
        </w:rPr>
        <w:t xml:space="preserve">mémoire technique permet au candidat d'argumenter son offre en apportant les précisions demandées ci-dessous et en les situant par rapport aux exigences du cahier des charges. </w:t>
      </w:r>
      <w:r>
        <w:rPr>
          <w:rFonts w:ascii="Arial" w:hAnsi="Arial" w:cs="Arial"/>
          <w:b/>
          <w:color w:val="000000" w:themeColor="text1"/>
          <w:szCs w:val="22"/>
        </w:rPr>
      </w:r>
      <w:r>
        <w:rPr>
          <w:rFonts w:ascii="Arial" w:hAnsi="Arial" w:cs="Arial"/>
          <w:b/>
          <w:color w:val="000000" w:themeColor="text1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bCs/>
          <w:color w:val="ff0000"/>
          <w:szCs w:val="22"/>
        </w:rPr>
      </w:pPr>
      <w:del w:id="1" w:author="JENNIFER OUINSOU" w:date="2025-11-14T15:10:26Z" oouserid="resana.numerique.gouv.A1728321">
        <w:r>
          <w:rPr>
            <w:rFonts w:ascii="Arial" w:hAnsi="Arial" w:cs="Arial"/>
            <w:b/>
            <w:color w:val="ff0000"/>
            <w:szCs w:val="22"/>
          </w:rPr>
        </w:r>
      </w:del>
      <w:r>
        <w:rPr>
          <w:rFonts w:ascii="Arial" w:hAnsi="Arial" w:cs="Arial"/>
          <w:b/>
          <w:bCs/>
          <w:color w:val="ff0000"/>
          <w:szCs w:val="22"/>
        </w:rPr>
      </w:r>
      <w:r>
        <w:rPr>
          <w:rFonts w:ascii="Arial" w:hAnsi="Arial" w:cs="Arial"/>
          <w:b/>
          <w:bCs/>
          <w:color w:val="ff0000"/>
          <w:szCs w:val="22"/>
        </w:rPr>
      </w:r>
    </w:p>
    <w:p>
      <w:pPr>
        <w:pBdr/>
        <w:spacing/>
        <w:ind w:right="-210" w:left="0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tbl>
      <w:tblPr>
        <w:tblStyle w:val="75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ffffff" w:sz="12" w:space="0"/>
          <w:insideV w:val="single" w:color="ffffff" w:sz="12" w:space="0"/>
        </w:tblBorders>
        <w:shd w:val="clear" w:color="2e74b5" w:fill="2e74b5"/>
        <w:tblLayout w:type="autofit"/>
        <w:tblCellMar>
          <w:left w:w="71" w:type="dxa"/>
          <w:top w:w="0" w:type="dxa"/>
          <w:right w:w="71" w:type="dxa"/>
          <w:bottom w:w="0" w:type="dxa"/>
        </w:tblCellMar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tcMar>
              <w:left w:w="71" w:type="dxa"/>
              <w:top w:w="0" w:type="dxa"/>
              <w:right w:w="71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br w:type="page" w:clear="all"/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2e74b5" w:fill="2e74b5"/>
              <w:tabs>
                <w:tab w:val="left" w:leader="none" w:pos="-142"/>
                <w:tab w:val="left" w:leader="none" w:pos="4111"/>
              </w:tabs>
              <w:spacing/>
              <w:ind w:right="0" w:firstLine="0" w:left="0"/>
              <w:jc w:val="both"/>
              <w:rPr>
                <w:sz w:val="20"/>
              </w:rPr>
            </w:pPr>
            <w:r>
              <w:rPr>
                <w:rFonts w:ascii="Candara" w:hAnsi="Candara" w:eastAsia="Candara" w:cs="Candara"/>
                <w:b/>
                <w:color w:val="ffffff"/>
                <w:sz w:val="24"/>
              </w:rPr>
              <w:t xml:space="preserve">I – PRESENTATION DU CANDIDAT  </w:t>
            </w:r>
            <w:r/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432"/>
        </w:tabs>
        <w:spacing w:before="60"/>
        <w:ind w:right="0" w:firstLine="0" w:left="0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432"/>
        </w:tabs>
        <w:spacing w:before="60"/>
        <w:ind w:right="0" w:firstLine="0" w:left="0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 </w:t>
      </w:r>
      <w:r/>
    </w:p>
    <w:tbl>
      <w:tblPr>
        <w:tblStyle w:val="75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ffffff" w:sz="12" w:space="0"/>
          <w:insideV w:val="single" w:color="ffffff" w:sz="12" w:space="0"/>
        </w:tblBorders>
        <w:shd w:val="clear" w:color="a6a6a6" w:fill="a6a6a6"/>
        <w:tblLayout w:type="autofit"/>
        <w:tblCellMar>
          <w:left w:w="71" w:type="dxa"/>
          <w:top w:w="0" w:type="dxa"/>
          <w:right w:w="71" w:type="dxa"/>
          <w:bottom w:w="0" w:type="dxa"/>
        </w:tblCellMar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tcMar>
              <w:left w:w="71" w:type="dxa"/>
              <w:top w:w="0" w:type="dxa"/>
              <w:right w:w="71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/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a6a6a6" w:fill="a6a6a6"/>
              <w:tabs>
                <w:tab w:val="left" w:leader="none" w:pos="-142"/>
                <w:tab w:val="left" w:leader="none" w:pos="4111"/>
              </w:tabs>
              <w:spacing/>
              <w:ind w:right="0" w:firstLine="0" w:left="0"/>
              <w:jc w:val="both"/>
              <w:rPr>
                <w:sz w:val="20"/>
              </w:rPr>
            </w:pPr>
            <w:r>
              <w:rPr>
                <w:rFonts w:ascii="Candara" w:hAnsi="Candara" w:eastAsia="Candara" w:cs="Candara"/>
                <w:b/>
                <w:color w:val="ffffff"/>
                <w:sz w:val="24"/>
              </w:rPr>
              <w:t xml:space="preserve">A – Identification du candidat </w:t>
            </w:r>
            <w:r/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432"/>
        </w:tabs>
        <w:spacing w:before="60"/>
        <w:ind w:right="0" w:firstLine="0" w:left="0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sz w:val="28"/>
        </w:rPr>
      </w:pPr>
      <w:r>
        <w:rPr>
          <w:rFonts w:ascii="Candara" w:hAnsi="Candara" w:eastAsia="Candara" w:cs="Candara"/>
          <w:b/>
          <w:color w:val="000000"/>
          <w:sz w:val="24"/>
          <w:u w:val="none"/>
        </w:rPr>
        <w:t xml:space="preserve">Candidat 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jc w:val="center"/>
        <w:rPr>
          <w:sz w:val="28"/>
        </w:rPr>
      </w:pPr>
      <w:r>
        <w:rPr>
          <w:rFonts w:ascii="Candara" w:hAnsi="Candara" w:eastAsia="Candara" w:cs="Candara"/>
          <w:b/>
          <w:i/>
          <w:color w:val="000000"/>
          <w:sz w:val="16"/>
          <w:u w:val="none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120"/>
        <w:ind w:right="0" w:firstLine="0" w:left="0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Adresse 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120"/>
        <w:ind w:right="0" w:firstLine="0" w:left="0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N° de Siret : 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120"/>
        <w:ind w:right="0" w:firstLine="0" w:left="0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N° de téléphone : </w:t>
        <w:tab/>
        <w:tab/>
        <w:tab/>
        <w:tab/>
        <w:tab/>
        <w:t xml:space="preserve">N° de télécopie 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2977"/>
        </w:tabs>
        <w:spacing w:after="0" w:before="0"/>
        <w:ind w:right="0" w:firstLine="0" w:left="0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 </w:t>
      </w:r>
      <w:r/>
    </w:p>
    <w:tbl>
      <w:tblPr>
        <w:tblStyle w:val="75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shd w:val="clear" w:color="a6a6a6" w:fill="a6a6a6"/>
        <w:tblLayout w:type="fixed"/>
        <w:tblCellMar>
          <w:left w:w="71" w:type="dxa"/>
          <w:top w:w="0" w:type="dxa"/>
          <w:right w:w="71" w:type="dxa"/>
          <w:bottom w:w="0" w:type="dxa"/>
        </w:tblCellMar>
        <w:tblLook w:val="04A0" w:firstRow="1" w:lastRow="0" w:firstColumn="1" w:lastColumn="0" w:noHBand="0" w:noVBand="1"/>
      </w:tblPr>
      <w:tblGrid>
        <w:gridCol w:w="9212"/>
      </w:tblGrid>
      <w:tr>
        <w:trPr/>
        <w:tc>
          <w:tcPr>
            <w:tcBorders>
              <w:top w:val="single" w:color="f2f2f2" w:sz="12" w:space="0"/>
              <w:left w:val="single" w:color="f2f2f2" w:sz="12" w:space="0"/>
              <w:bottom w:val="single" w:color="f2f2f2" w:sz="12" w:space="0"/>
            </w:tcBorders>
            <w:tcMar>
              <w:left w:w="71" w:type="dxa"/>
              <w:top w:w="0" w:type="dxa"/>
              <w:right w:w="71" w:type="dxa"/>
              <w:bottom w:w="0" w:type="dxa"/>
            </w:tcMar>
            <w:tcW w:w="9212" w:type="dxa"/>
            <w:vAlign w:val="top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br w:type="page" w:clear="all"/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a6a6a6" w:fill="a6a6a6"/>
              <w:tabs>
                <w:tab w:val="left" w:leader="none" w:pos="-142"/>
                <w:tab w:val="left" w:leader="none" w:pos="4111"/>
              </w:tabs>
              <w:spacing/>
              <w:ind w:right="0" w:firstLine="0" w:left="0"/>
              <w:jc w:val="both"/>
              <w:rPr>
                <w:sz w:val="20"/>
              </w:rPr>
            </w:pPr>
            <w:r>
              <w:rPr>
                <w:rFonts w:ascii="Candara" w:hAnsi="Candara" w:eastAsia="Candara" w:cs="Candara"/>
                <w:b/>
                <w:color w:val="ffffff"/>
                <w:sz w:val="24"/>
              </w:rPr>
              <w:t xml:space="preserve">B– Suivi de l’exécution du marché </w:t>
            </w:r>
            <w:r/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sz w:val="20"/>
        </w:rPr>
      </w:pPr>
      <w:r>
        <w:rPr>
          <w:rFonts w:ascii="Trebuchet MS" w:hAnsi="Trebuchet MS" w:eastAsia="Trebuchet MS" w:cs="Trebuchet MS"/>
          <w:color w:val="0070c0"/>
          <w:sz w:val="20"/>
          <w:u w:val="none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sz w:val="20"/>
        </w:rPr>
      </w:pPr>
      <w:r>
        <w:rPr>
          <w:rFonts w:ascii="Trebuchet MS" w:hAnsi="Trebuchet MS" w:eastAsia="Trebuchet MS" w:cs="Trebuchet MS"/>
          <w:color w:val="0070c0"/>
          <w:sz w:val="20"/>
          <w:u w:val="single"/>
        </w:rPr>
        <w:t xml:space="preserve">Le candidat doit indiquer le nom d’un référent commercial 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 </w:t>
      </w:r>
      <w:r/>
    </w:p>
    <w:p>
      <w:pPr>
        <w:pBdr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pBdr>
        <w:tabs>
          <w:tab w:val="left" w:leader="none" w:pos="2977"/>
        </w:tabs>
        <w:spacing/>
        <w:ind w:right="0" w:hanging="284" w:left="284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 </w:t>
      </w:r>
      <w:r/>
    </w:p>
    <w:p>
      <w:pPr>
        <w:pBdr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pBdr>
        <w:tabs>
          <w:tab w:val="left" w:leader="none" w:pos="2977"/>
        </w:tabs>
        <w:spacing/>
        <w:ind w:right="0" w:hanging="284" w:left="284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Nom, prénom : </w:t>
        <w:tab/>
        <w:tab/>
        <w:tab/>
        <w:tab/>
        <w:tab/>
        <w:tab/>
        <w:t xml:space="preserve">Fonction ou Qualité : </w:t>
      </w:r>
      <w:r/>
    </w:p>
    <w:p>
      <w:pPr>
        <w:pBdr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pBdr>
        <w:tabs>
          <w:tab w:val="left" w:leader="none" w:pos="2977"/>
        </w:tabs>
        <w:spacing/>
        <w:ind w:right="0" w:hanging="284" w:left="284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Tél. : </w:t>
        <w:tab/>
        <w:tab/>
        <w:tab/>
        <w:tab/>
        <w:tab/>
        <w:tab/>
        <w:t xml:space="preserve">Fax : </w:t>
        <w:tab/>
        <w:tab/>
        <w:tab/>
      </w:r>
      <w:r/>
    </w:p>
    <w:p>
      <w:pPr>
        <w:pBdr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pBdr>
        <w:tabs>
          <w:tab w:val="left" w:leader="none" w:pos="2977"/>
        </w:tabs>
        <w:spacing/>
        <w:ind w:right="0" w:hanging="284" w:left="284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Portable : </w:t>
        <w:tab/>
        <w:tab/>
        <w:tab/>
        <w:tab/>
        <w:tab/>
        <w:tab/>
        <w:t xml:space="preserve">Courriel : </w:t>
      </w:r>
      <w:r/>
    </w:p>
    <w:p>
      <w:pPr>
        <w:pBdr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pBdr>
        <w:tabs>
          <w:tab w:val="left" w:leader="none" w:pos="2977"/>
        </w:tabs>
        <w:spacing w:after="0" w:before="0"/>
        <w:ind w:right="0" w:firstLine="0" w:left="0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Horaires de disponibilité :</w:t>
      </w:r>
      <w:r/>
    </w:p>
    <w:p>
      <w:pPr>
        <w:pBdr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</w:pBdr>
        <w:tabs>
          <w:tab w:val="left" w:leader="none" w:pos="2977"/>
        </w:tabs>
        <w:spacing w:after="0" w:before="0"/>
        <w:ind w:right="0" w:firstLine="0" w:left="0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2977"/>
        </w:tabs>
        <w:spacing w:after="0" w:before="0"/>
        <w:ind w:right="0" w:firstLine="0" w:left="0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2977"/>
        </w:tabs>
        <w:spacing w:after="0" w:before="0"/>
        <w:ind w:right="0" w:firstLine="0" w:left="0"/>
        <w:jc w:val="both"/>
        <w:rPr>
          <w:sz w:val="20"/>
        </w:rPr>
      </w:pPr>
      <w:r>
        <w:rPr>
          <w:rFonts w:ascii="Candara" w:hAnsi="Candara" w:eastAsia="Candara" w:cs="Candara"/>
          <w:color w:val="000000"/>
          <w:sz w:val="20"/>
        </w:rPr>
        <w:t xml:space="preserve"> </w:t>
      </w:r>
      <w:r/>
    </w:p>
    <w:p>
      <w:pPr>
        <w:pBdr/>
        <w:spacing/>
        <w:ind w:right="-210" w:left="-567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bCs/>
          <w:color w:val="ff0000"/>
          <w14:ligatures w14:val="none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bCs/>
          <w:color w:val="ff0000"/>
        </w:rPr>
      </w:r>
      <w:r>
        <w:rPr>
          <w:rFonts w:ascii="Arial" w:hAnsi="Arial" w:cs="Arial"/>
          <w:b/>
          <w:bCs/>
          <w:color w:val="ff0000"/>
          <w14:ligatures w14:val="none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-567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p>
      <w:pPr>
        <w:pBdr/>
        <w:spacing/>
        <w:ind w:right="-210" w:left="0"/>
        <w:jc w:val="both"/>
        <w:rPr>
          <w:rFonts w:ascii="Arial" w:hAnsi="Arial" w:cs="Arial"/>
          <w:b/>
          <w:color w:val="ff0000"/>
          <w:szCs w:val="22"/>
        </w:rPr>
      </w:pP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  <w:r>
        <w:rPr>
          <w:rFonts w:ascii="Arial" w:hAnsi="Arial" w:cs="Arial"/>
          <w:b/>
          <w:color w:val="ff0000"/>
          <w:szCs w:val="22"/>
        </w:rPr>
      </w:r>
    </w:p>
    <w:tbl>
      <w:tblPr>
        <w:tblStyle w:val="75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ffffff" w:sz="12" w:space="0"/>
          <w:insideV w:val="single" w:color="ffffff" w:sz="12" w:space="0"/>
        </w:tblBorders>
        <w:shd w:val="clear" w:color="2e74b5" w:fill="2e74b5"/>
        <w:tblLayout w:type="autofit"/>
        <w:tblCellMar>
          <w:left w:w="71" w:type="dxa"/>
          <w:top w:w="0" w:type="dxa"/>
          <w:right w:w="71" w:type="dxa"/>
          <w:bottom w:w="0" w:type="dxa"/>
        </w:tblCellMar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top w:val="single" w:color="ffffff" w:sz="12" w:space="0"/>
              <w:left w:val="single" w:color="ffffff" w:sz="12" w:space="0"/>
              <w:bottom w:val="single" w:color="ffffff" w:sz="12" w:space="0"/>
              <w:right w:val="single" w:color="ffffff" w:sz="12" w:space="0"/>
            </w:tcBorders>
            <w:tcMar>
              <w:left w:w="71" w:type="dxa"/>
              <w:top w:w="0" w:type="dxa"/>
              <w:right w:w="71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br w:type="page" w:clear="all"/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2e74b5" w:fill="2e74b5"/>
              <w:tabs>
                <w:tab w:val="left" w:leader="none" w:pos="-142"/>
                <w:tab w:val="left" w:leader="none" w:pos="4111"/>
              </w:tabs>
              <w:spacing/>
              <w:ind w:right="0" w:firstLine="0" w:left="0"/>
              <w:jc w:val="both"/>
              <w:rPr>
                <w:sz w:val="20"/>
              </w:rPr>
            </w:pPr>
            <w:r>
              <w:rPr>
                <w:rFonts w:ascii="Candara" w:hAnsi="Candara" w:eastAsia="Candara" w:cs="Candara"/>
                <w:b/>
                <w:color w:val="ffffff"/>
                <w:sz w:val="24"/>
              </w:rPr>
              <w:t xml:space="preserve">II – CRITERE 1 : VALEUR TECHNIQUE DE L’OFFRE (40 points)</w:t>
            </w:r>
            <w:r/>
          </w:p>
        </w:tc>
      </w:tr>
    </w:tbl>
    <w:p>
      <w:pPr>
        <w:pBdr/>
        <w:spacing w:after="100" w:afterAutospacing="1" w:before="100" w:beforeAutospacing="1"/>
        <w:ind/>
        <w:outlineLvl w:val="2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Sous-critère n°1 : Organisation et méthodologie utilisée (</w:t>
      </w:r>
      <w:r>
        <w:rPr>
          <w:rFonts w:ascii="Arial" w:hAnsi="Arial" w:cs="Arial"/>
          <w:b/>
          <w:bCs/>
          <w:szCs w:val="20"/>
        </w:rPr>
        <w:t xml:space="preserve">30 points)</w:t>
      </w:r>
      <w:r>
        <w:rPr>
          <w:rFonts w:ascii="Arial" w:hAnsi="Arial" w:cs="Arial"/>
          <w:b/>
          <w:bCs/>
          <w:szCs w:val="20"/>
        </w:rPr>
      </w:r>
      <w:r>
        <w:rPr>
          <w:rFonts w:ascii="Arial" w:hAnsi="Arial" w:cs="Arial"/>
          <w:b/>
          <w:bCs/>
          <w:szCs w:val="20"/>
        </w:rPr>
      </w:r>
    </w:p>
    <w:p>
      <w:pPr>
        <w:pStyle w:val="949"/>
        <w:numPr>
          <w:ilvl w:val="0"/>
          <w:numId w:val="15"/>
        </w:numPr>
        <w:pBdr/>
        <w:spacing w:after="100" w:afterAutospacing="1" w:before="100" w:beforeAutospacing="1"/>
        <w:ind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Organisation de la phase initiale de paramétrage </w:t>
      </w:r>
      <w:r>
        <w:rPr>
          <w:rFonts w:ascii="Arial" w:hAnsi="Arial" w:cs="Arial"/>
          <w:b/>
          <w:szCs w:val="20"/>
        </w:rPr>
        <w:t xml:space="preserve">(12 points)</w:t>
      </w:r>
      <w:r>
        <w:rPr>
          <w:rFonts w:ascii="Arial" w:hAnsi="Arial" w:cs="Arial"/>
          <w:b/>
          <w:szCs w:val="20"/>
        </w:rPr>
      </w:r>
      <w:r>
        <w:rPr>
          <w:rFonts w:ascii="Arial" w:hAnsi="Arial" w:cs="Arial"/>
          <w:b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Décrivez votre méthodologie de paramétrage et d’intégration de l’ensemble de la solution technique de dématérialisation du courrier.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Décrivez le calendrier prévisionnel en indiquant le délai prévu pour la mise en œuvre complète de la phase de paramétrage à compter de la notification du marché.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Quels sont les prérequis techniques et administratifs nécessaires au démarrage de cette phase ? 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Décrivez les modalités de tests techniques et fonctionnels prévus avant la mise en service.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Décrivez l’organisation de votre service d’assistance, en précisant les rôles et responsabilités de l’équipe dédiée.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Quels sont vos délais moyens de réponse et de résolution pour les différents types d’incidents (urgence, demande d’information, </w:t>
      </w:r>
      <w:r>
        <w:rPr>
          <w:rFonts w:ascii="Arial" w:hAnsi="Arial" w:cs="Arial"/>
          <w:szCs w:val="20"/>
        </w:rPr>
        <w:t xml:space="preserve">etc</w:t>
      </w:r>
      <w:r>
        <w:rPr>
          <w:rFonts w:ascii="Arial" w:hAnsi="Arial" w:cs="Arial"/>
          <w:szCs w:val="20"/>
        </w:rPr>
        <w:t xml:space="preserve">) ?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Quels sont les documents que vous fournissez à l’issue de cette phase de paramétrage ?</w:t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</w:rPr>
        <w:t xml:space="preserve">Décrivez les supports fournis ainsi que l’organisation de la formation, en précisant le nombre de sessions, leur durée et les délais prévu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49"/>
        <w:pBdr/>
        <w:spacing w:after="100" w:afterAutospacing="1" w:before="100" w:beforeAutospacing="1"/>
        <w:ind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Style w:val="949"/>
        <w:numPr>
          <w:ilvl w:val="0"/>
          <w:numId w:val="15"/>
        </w:numPr>
        <w:pBdr/>
        <w:spacing w:after="100" w:afterAutospacing="1" w:before="100" w:beforeAutospacing="1"/>
        <w:ind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Organisation de la dématérialisation de courrier postal </w:t>
      </w:r>
      <w:r>
        <w:rPr>
          <w:rFonts w:ascii="Arial" w:hAnsi="Arial" w:cs="Arial"/>
          <w:b/>
          <w:szCs w:val="20"/>
        </w:rPr>
        <w:t xml:space="preserve">(18 points)</w:t>
      </w:r>
      <w:r>
        <w:rPr>
          <w:rFonts w:ascii="Arial" w:hAnsi="Arial" w:cs="Arial"/>
          <w:b/>
          <w:szCs w:val="20"/>
        </w:rPr>
      </w:r>
      <w:r>
        <w:rPr>
          <w:rFonts w:ascii="Arial" w:hAnsi="Arial" w:cs="Arial"/>
          <w:b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  <w:t xml:space="preserve">Décrivez les moyens et procédures mis en oeuvre pour assurer le traitement des différents types de courrier. </w:t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Comment votre organisation est-elle structurée pour assurer la gestion et le suivi de la prestation ? (</w:t>
      </w:r>
      <w:r>
        <w:rPr>
          <w:rFonts w:ascii="Arial" w:hAnsi="Arial" w:cs="Arial"/>
          <w:szCs w:val="20"/>
        </w:rPr>
        <w:t xml:space="preserve">équipe</w:t>
      </w:r>
      <w:r>
        <w:rPr>
          <w:rFonts w:ascii="Arial" w:hAnsi="Arial" w:cs="Arial"/>
          <w:szCs w:val="20"/>
        </w:rPr>
        <w:t xml:space="preserve"> dédiée, responsables techniques)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Comment assurez-vous la continuité de service en cas de surcharge d’activité ? 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Quelles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méthodologies</w:t>
      </w:r>
      <w:r>
        <w:rPr>
          <w:rFonts w:ascii="Arial" w:hAnsi="Arial" w:cs="Arial"/>
          <w:szCs w:val="20"/>
        </w:rPr>
        <w:t xml:space="preserve"> proposez-vous</w:t>
      </w:r>
      <w:r>
        <w:rPr>
          <w:rFonts w:ascii="Arial" w:hAnsi="Arial" w:cs="Arial"/>
          <w:szCs w:val="20"/>
        </w:rPr>
        <w:t xml:space="preserve"> pour la mise en œuvre et le suivi des courriers électroniques recommandés ?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Décrivez </w:t>
      </w:r>
      <w:r>
        <w:rPr>
          <w:rFonts w:ascii="Arial" w:hAnsi="Arial" w:cs="Arial"/>
          <w:szCs w:val="20"/>
        </w:rPr>
        <w:t xml:space="preserve">vos processus d’envoi, de suivi et de traitement des retours (distribués/non distribués)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et </w:t>
      </w:r>
      <w:r>
        <w:rPr>
          <w:rFonts w:ascii="Arial" w:hAnsi="Arial" w:cs="Arial"/>
          <w:szCs w:val="20"/>
        </w:rPr>
        <w:t xml:space="preserve">quels sont les délais pour la transmission des informations de retour au </w:t>
      </w:r>
      <w:r>
        <w:rPr>
          <w:rFonts w:ascii="Arial" w:hAnsi="Arial" w:cs="Arial"/>
          <w:szCs w:val="20"/>
        </w:rPr>
        <w:t xml:space="preserve">Crous de Versailles</w:t>
      </w:r>
      <w:r>
        <w:rPr>
          <w:rFonts w:ascii="Arial" w:hAnsi="Arial" w:cs="Arial"/>
          <w:szCs w:val="20"/>
        </w:rPr>
        <w:t xml:space="preserve"> ? 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  <w:highlight w:val="none"/>
        </w:rPr>
        <w:t xml:space="preserve">Décrivez votre organisation pour assurer le traitement des courriers en indiquant les délais pour chaque catégorie de courrier pour les deux principaux services utilisateurs.</w:t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Quels outils utilisez-vous pour garantir la traçabilité complète des envois ? 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Décrivez vos procédures d’archivage (physique ou électronique) et la durée de conservation des données.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Comment garantissez-vous la sécurité et la confidentialité des informations archivées ?</w:t>
      </w: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</w:r>
    </w:p>
    <w:p>
      <w:pPr>
        <w:pBdr/>
        <w:spacing w:after="100" w:afterAutospacing="1" w:before="100" w:beforeAutospacing="1"/>
        <w:ind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  <w:highlight w:val="none"/>
        </w:rPr>
      </w:r>
      <w:r>
        <w:rPr>
          <w:rFonts w:ascii="Arial" w:hAnsi="Arial" w:cs="Arial"/>
          <w:szCs w:val="20"/>
          <w:highlight w:val="none"/>
        </w:rPr>
      </w:r>
    </w:p>
    <w:p>
      <w:pPr>
        <w:pBdr/>
        <w:spacing w:after="100" w:afterAutospacing="1" w:before="100" w:beforeAutospacing="1"/>
        <w:ind/>
        <w:outlineLvl w:val="2"/>
        <w:rPr>
          <w:rFonts w:ascii="Arial" w:hAnsi="Arial" w:cs="Arial"/>
          <w:b/>
          <w:bCs/>
          <w:highlight w:val="none"/>
        </w:rPr>
      </w:pPr>
      <w:r>
        <w:rPr>
          <w:rFonts w:ascii="Arial" w:hAnsi="Arial" w:cs="Arial"/>
          <w:b/>
          <w:bCs/>
          <w:szCs w:val="20"/>
        </w:rPr>
        <w:t xml:space="preserve">Sous-critère n°2 :Service et innovation </w:t>
      </w:r>
      <w:r>
        <w:rPr>
          <w:rFonts w:ascii="Arial" w:hAnsi="Arial" w:cs="Arial"/>
          <w:b/>
          <w:bCs/>
          <w:szCs w:val="20"/>
        </w:rPr>
        <w:t xml:space="preserve"> (10 points)</w:t>
      </w:r>
      <w:r>
        <w:rPr>
          <w:rFonts w:ascii="Arial" w:hAnsi="Arial" w:cs="Arial"/>
          <w:b/>
          <w:bCs/>
          <w:highlight w:val="none"/>
        </w:rPr>
      </w:r>
      <w:r>
        <w:rPr>
          <w:rFonts w:ascii="Arial" w:hAnsi="Arial" w:cs="Arial"/>
          <w:b/>
          <w:bCs/>
          <w:highlight w:val="none"/>
        </w:rPr>
      </w:r>
    </w:p>
    <w:p>
      <w:pPr>
        <w:pBdr/>
        <w:spacing w:after="100" w:afterAutospacing="1" w:before="100" w:beforeAutospacing="1"/>
        <w:ind/>
        <w:jc w:val="both"/>
        <w:outlineLvl w:val="2"/>
        <w:rPr>
          <w:rFonts w:ascii="Arial" w:hAnsi="Arial" w:cs="Arial"/>
          <w:highlight w:val="none"/>
          <w14:ligatures w14:val="none"/>
        </w:rPr>
      </w:pPr>
      <w:r>
        <w:rPr>
          <w:rFonts w:ascii="Arial" w:hAnsi="Arial" w:cs="Arial"/>
        </w:rPr>
        <w:t xml:space="preserve">Décrivez vos solutions ou propositions innovantes pour optimiser la dématérialisation, traçabilité des courriers</w:t>
      </w:r>
      <w:r>
        <w:rPr>
          <w:rFonts w:ascii="Arial" w:hAnsi="Arial" w:cs="Arial"/>
          <w:highlight w:val="none"/>
          <w14:ligatures w14:val="none"/>
        </w:rPr>
        <w:t xml:space="preserve">.</w:t>
      </w:r>
      <w:r>
        <w:rPr>
          <w:rFonts w:ascii="Arial" w:hAnsi="Arial" w:cs="Arial"/>
          <w:highlight w:val="none"/>
          <w14:ligatures w14:val="none"/>
        </w:rPr>
      </w:r>
    </w:p>
    <w:p>
      <w:pPr>
        <w:pBdr/>
        <w:spacing w:after="100" w:afterAutospacing="1" w:before="100" w:beforeAutospacing="1"/>
        <w:ind/>
        <w:jc w:val="both"/>
        <w:outlineLvl w:val="2"/>
        <w:rPr>
          <w:rFonts w:ascii="Arial" w:hAnsi="Arial" w:cs="Arial"/>
          <w:highlight w:val="none"/>
          <w14:ligatures w14:val="none"/>
        </w:rPr>
      </w:pPr>
      <w:r>
        <w:rPr>
          <w:rFonts w:ascii="Arial" w:hAnsi="Arial" w:cs="Arial"/>
          <w:highlight w:val="none"/>
          <w14:ligatures w14:val="none"/>
        </w:rPr>
      </w:r>
      <w:r>
        <w:rPr>
          <w:rFonts w:ascii="Arial" w:hAnsi="Arial" w:cs="Arial"/>
          <w:highlight w:val="none"/>
          <w14:ligatures w14:val="none"/>
        </w:rPr>
      </w:r>
    </w:p>
    <w:p>
      <w:pPr>
        <w:pBdr/>
        <w:spacing w:after="100" w:afterAutospacing="1" w:before="100" w:beforeAutospacing="1"/>
        <w:ind/>
        <w:jc w:val="both"/>
        <w:outlineLvl w:val="2"/>
        <w:rPr>
          <w:rFonts w:ascii="Arial" w:hAnsi="Arial" w:cs="Arial"/>
          <w:highlight w:val="none"/>
          <w14:ligatures w14:val="none"/>
        </w:rPr>
      </w:pPr>
      <w:r>
        <w:rPr>
          <w:rFonts w:ascii="Arial" w:hAnsi="Arial" w:cs="Arial"/>
          <w:highlight w:val="none"/>
          <w14:ligatures w14:val="none"/>
        </w:rPr>
        <w:t xml:space="preserve">Décrivez votre organisation et procédures pour assurer la qualité du service client, l’assistance technique et le traitement des réclamations.</w:t>
      </w:r>
      <w:r>
        <w:rPr>
          <w:rFonts w:ascii="Arial" w:hAnsi="Arial" w:cs="Arial"/>
          <w:highlight w:val="none"/>
          <w14:ligatures w14:val="none"/>
        </w:rPr>
      </w:r>
    </w:p>
    <w:p>
      <w:pPr>
        <w:pBdr/>
        <w:spacing w:after="100" w:afterAutospacing="1" w:before="100" w:beforeAutospacing="1"/>
        <w:ind/>
        <w:jc w:val="both"/>
        <w:outlineLvl w:val="2"/>
        <w:rPr>
          <w:rFonts w:ascii="Arial" w:hAnsi="Arial" w:cs="Arial"/>
          <w:highlight w:val="none"/>
          <w14:ligatures w14:val="none"/>
        </w:rPr>
      </w:pPr>
      <w:r>
        <w:rPr>
          <w:rFonts w:ascii="Arial" w:hAnsi="Arial" w:cs="Arial"/>
          <w:highlight w:val="none"/>
          <w14:ligatures w14:val="none"/>
        </w:rPr>
      </w:r>
      <w:r>
        <w:rPr>
          <w:rFonts w:ascii="Arial" w:hAnsi="Arial" w:cs="Arial"/>
          <w:highlight w:val="none"/>
          <w14:ligatures w14:val="none"/>
        </w:rPr>
      </w:r>
    </w:p>
    <w:p>
      <w:pPr>
        <w:pBdr/>
        <w:spacing w:after="100" w:afterAutospacing="1" w:before="100" w:beforeAutospacing="1"/>
        <w:ind/>
        <w:jc w:val="both"/>
        <w:outlineLvl w:val="2"/>
        <w:rPr>
          <w:rFonts w:ascii="Arial" w:hAnsi="Arial" w:cs="Arial"/>
          <w:highlight w:val="none"/>
          <w14:ligatures w14:val="none"/>
        </w:rPr>
      </w:pPr>
      <w:r>
        <w:rPr>
          <w:rFonts w:ascii="Arial" w:hAnsi="Arial" w:cs="Arial"/>
          <w:highlight w:val="none"/>
          <w14:ligatures w14:val="none"/>
        </w:rPr>
      </w:r>
      <w:r>
        <w:rPr>
          <w:rFonts w:ascii="Arial" w:hAnsi="Arial" w:cs="Arial"/>
          <w:highlight w:val="none"/>
          <w14:ligatures w14:val="none"/>
        </w:rPr>
      </w:r>
    </w:p>
    <w:p>
      <w:pPr>
        <w:pBdr/>
        <w:spacing w:after="100" w:afterAutospacing="1" w:before="100" w:beforeAutospacing="1"/>
        <w:ind/>
        <w:jc w:val="both"/>
        <w:outlineLvl w:val="2"/>
        <w:rPr>
          <w:rFonts w:ascii="Arial" w:hAnsi="Arial" w:cs="Arial"/>
          <w:highlight w:val="none"/>
          <w14:ligatures w14:val="none"/>
        </w:rPr>
      </w:pPr>
      <w:r>
        <w:rPr>
          <w:rFonts w:ascii="Arial" w:hAnsi="Arial" w:cs="Arial"/>
          <w:highlight w:val="none"/>
          <w14:ligatures w14:val="none"/>
        </w:rPr>
        <w:t xml:space="preserve">Décrivez votre capacité à intégrer des solutions complémentaires en cours d’exécution du marché.</w:t>
      </w:r>
      <w:r>
        <w:rPr>
          <w:rFonts w:ascii="Arial" w:hAnsi="Arial" w:cs="Arial"/>
          <w:highlight w:val="none"/>
          <w14:ligatures w14:val="none"/>
        </w:rPr>
      </w:r>
    </w:p>
    <w:p>
      <w:pPr>
        <w:pBdr/>
        <w:spacing/>
        <w:ind w:right="-210" w:firstLine="425" w:left="-567"/>
        <w:jc w:val="both"/>
        <w:outlineLvl w:val="2"/>
        <w:rPr>
          <w:rFonts w:ascii="Arial" w:hAnsi="Arial" w:cs="Arial"/>
          <w:b/>
          <w:bCs/>
          <w:color w:val="ff0000"/>
          <w:sz w:val="36"/>
          <w:szCs w:val="36"/>
          <w:u w:val="single"/>
          <w14:ligatures w14:val="none"/>
        </w:rPr>
      </w:pPr>
      <w:r>
        <w:rPr>
          <w:rFonts w:ascii="Arial" w:hAnsi="Arial" w:cs="Arial"/>
          <w:b/>
          <w:bCs/>
          <w:color w:val="ff0000"/>
          <w:sz w:val="36"/>
          <w:szCs w:val="36"/>
          <w:u w:val="single"/>
          <w14:ligatures w14:val="none"/>
        </w:rPr>
      </w:r>
      <w:r>
        <w:rPr>
          <w:rFonts w:ascii="Arial" w:hAnsi="Arial" w:cs="Arial"/>
          <w:b/>
          <w:bCs/>
          <w:color w:val="ff0000"/>
          <w:sz w:val="36"/>
          <w:szCs w:val="36"/>
          <w:u w:val="single"/>
          <w14:ligatures w14:val="none"/>
        </w:rPr>
      </w:r>
    </w:p>
    <w:p>
      <w:pPr>
        <w:pBdr/>
        <w:spacing w:after="0" w:before="0" w:line="1016"/>
        <w:ind/>
        <w:rPr/>
      </w:pPr>
      <w:r>
        <w:br w:type="page" w:clear="all"/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2e74b5" w:fill="2e74b5"/>
        <w:tabs>
          <w:tab w:val="left" w:leader="none" w:pos="-142"/>
          <w:tab w:val="left" w:leader="none" w:pos="4111"/>
        </w:tabs>
        <w:spacing/>
        <w:ind w:right="0" w:firstLine="0" w:left="0"/>
        <w:jc w:val="both"/>
        <w:rPr>
          <w:sz w:val="20"/>
        </w:rPr>
      </w:pPr>
      <w:r>
        <w:rPr>
          <w:rFonts w:ascii="Candara" w:hAnsi="Candara" w:eastAsia="Candara" w:cs="Candara"/>
          <w:b/>
          <w:color w:val="ffffff"/>
          <w:sz w:val="24"/>
        </w:rPr>
        <w:t xml:space="preserve">II – CRITERE 2 : PERFORMANCES ENVIRONNEMENTALES  (15 points)</w:t>
      </w:r>
      <w:r>
        <w:rPr>
          <w:sz w:val="20"/>
        </w:rPr>
      </w:r>
      <w:r>
        <w:rPr>
          <w:sz w:val="20"/>
        </w:rPr>
      </w:r>
    </w:p>
    <w:p>
      <w:pPr>
        <w:pBdr/>
        <w:spacing/>
        <w:ind w:right="-210" w:firstLine="0" w:left="0"/>
        <w:jc w:val="both"/>
        <w:outlineLvl w:val="2"/>
        <w:rPr>
          <w:rFonts w:ascii="Arial" w:hAnsi="Arial" w:cs="Arial"/>
          <w:b/>
          <w:bCs/>
          <w:color w:val="ff0000"/>
          <w:sz w:val="36"/>
          <w:szCs w:val="36"/>
          <w:u w:val="single"/>
          <w14:ligatures w14:val="none"/>
        </w:rPr>
      </w:pPr>
      <w:r>
        <w:rPr>
          <w:rFonts w:ascii="Arial" w:hAnsi="Arial" w:cs="Arial"/>
          <w:b/>
          <w:bCs/>
          <w:color w:val="ff0000"/>
          <w:sz w:val="36"/>
          <w:szCs w:val="36"/>
          <w:highlight w:val="none"/>
          <w:u w:val="single"/>
        </w:rPr>
      </w:r>
      <w:r>
        <w:rPr>
          <w:rFonts w:ascii="Arial" w:hAnsi="Arial" w:cs="Arial"/>
          <w:b/>
          <w:bCs/>
          <w:color w:val="ff0000"/>
          <w:sz w:val="36"/>
          <w:szCs w:val="36"/>
          <w:u w:val="single"/>
          <w14:ligatures w14:val="none"/>
        </w:rPr>
      </w:r>
      <w:r>
        <w:rPr>
          <w:rFonts w:ascii="Arial" w:hAnsi="Arial" w:cs="Arial"/>
          <w:b/>
          <w:bCs/>
          <w:color w:val="ff0000"/>
          <w:sz w:val="36"/>
          <w:szCs w:val="36"/>
          <w:u w:val="single"/>
          <w14:ligatures w14:val="none"/>
        </w:rPr>
      </w:r>
    </w:p>
    <w:p>
      <w:pPr>
        <w:widowControl w:val="false"/>
        <w:pBdr/>
        <w:spacing/>
        <w:ind w:right="-1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  <w:t xml:space="preserve">Décrivez vos engagements </w:t>
      </w:r>
      <w:r>
        <w:rPr>
          <w:rFonts w:ascii="Arial" w:hAnsi="Arial" w:cs="Arial"/>
          <w:szCs w:val="22"/>
        </w:rPr>
        <w:t xml:space="preserve">en faveur du développement durable (tri sélectif, recyclage, politique interne de réduction des déchets, politique RSE, modalités de déplacement, labels environnementaux, certifications)</w: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</w:r>
    </w:p>
    <w:p>
      <w:pPr>
        <w:widowControl w:val="false"/>
        <w:pBdr/>
        <w:spacing/>
        <w:ind w:right="-1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widowControl w:val="false"/>
        <w:pBdr/>
        <w:spacing/>
        <w:ind w:right="-1"/>
        <w:rPr>
          <w:rFonts w:ascii="Arial" w:hAnsi="Arial" w:cs="Arial"/>
        </w:rPr>
      </w:pPr>
      <w:r>
        <w:rPr>
          <w:rFonts w:ascii="Arial" w:hAnsi="Arial" w:cs="Arial"/>
          <w:szCs w:val="22"/>
          <w:highlight w:val="none"/>
        </w:rPr>
      </w:r>
      <w:r>
        <w:rPr>
          <w:rFonts w:ascii="Arial" w:hAnsi="Arial" w:cs="Arial"/>
          <w:szCs w:val="22"/>
          <w:highlight w:val="none"/>
        </w:rPr>
      </w:r>
    </w:p>
    <w:p>
      <w:pPr>
        <w:widowControl w:val="false"/>
        <w:pBdr/>
        <w:spacing/>
        <w:ind w:right="-1"/>
        <w:rPr>
          <w:rFonts w:ascii="Arial" w:hAnsi="Arial" w:cs="Arial"/>
          <w:highlight w:val="none"/>
        </w:rPr>
      </w:pPr>
      <w:r>
        <w:rPr>
          <w:rFonts w:ascii="Arial" w:hAnsi="Arial" w:cs="Arial"/>
          <w:szCs w:val="20"/>
        </w:rPr>
      </w:r>
      <w:r>
        <w:rPr>
          <w:rFonts w:ascii="Arial" w:hAnsi="Arial" w:cs="Arial"/>
          <w:szCs w:val="20"/>
        </w:rPr>
        <w:t xml:space="preserve">Décrivez les mesures adoptées pour réduire la consommation énergétique des différents équipements de mise sous pli et affranchissement</w:t>
      </w:r>
      <w:r>
        <w:rPr>
          <w:rFonts w:ascii="Arial" w:hAnsi="Arial" w:cs="Arial"/>
          <w:szCs w:val="20"/>
        </w:rPr>
      </w:r>
    </w:p>
    <w:p>
      <w:pPr>
        <w:widowControl w:val="false"/>
        <w:pBdr/>
        <w:spacing/>
        <w:ind w:right="-1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widowControl w:val="false"/>
        <w:pBdr/>
        <w:spacing/>
        <w:ind w:right="-1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sectPr>
      <w:headerReference w:type="default" r:id="rId9"/>
      <w:footnotePr/>
      <w:endnotePr/>
      <w:type w:val="nextPage"/>
      <w:pgSz w:h="16838" w:orient="portrait" w:w="11906"/>
      <w:pgMar w:top="1701" w:right="1060" w:bottom="899" w:left="1417" w:header="568" w:footer="720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ndara">
    <w:panose1 w:val="020E0502030303020204"/>
  </w:font>
  <w:font w:name="Trebuchet MS">
    <w:panose1 w:val="020B0603020202020204"/>
  </w:font>
  <w:font w:name="Courier New">
    <w:panose1 w:val="02070309020205020404"/>
  </w:font>
  <w:font w:name="Symbol">
    <w:panose1 w:val="05010000000000000000"/>
  </w:font>
  <w:font w:name="Wingdings">
    <w:panose1 w:val="05000000000000000000"/>
  </w:font>
  <w:font w:name="Univers (E1)">
    <w:panose1 w:val="020B0502040504020204"/>
  </w:font>
  <w:font w:name="Helvetica">
    <w:panose1 w:val="020B0604020202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omic Sans MS">
    <w:panose1 w:val="030F070203030202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  <w:pBdr/>
      <w:spacing/>
      <w:ind w:left="-567"/>
      <w:rPr>
        <w:sz w:val="16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630000" cy="604800"/>
              <wp:effectExtent l="0" t="0" r="0" b="5080"/>
              <wp:docPr id="1" name="Imag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30000" cy="604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49.61pt;height:47.62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>
      <w:rPr>
        <w:b/>
        <w:i/>
        <w:sz w:val="24"/>
      </w:rPr>
      <w:t xml:space="preserve">Consultation n° 202600</w:t>
    </w:r>
    <w:r>
      <w:rPr>
        <w:b/>
        <w:i/>
        <w:sz w:val="24"/>
      </w:rPr>
      <w:t xml:space="preserve">3</w:t>
    </w:r>
    <w:r>
      <w:rPr>
        <w:sz w:val="16"/>
      </w:rPr>
    </w:r>
    <w:r>
      <w:rPr>
        <w:sz w:val="1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right"/>
      <w:lvlText w:val="%1."/>
      <w:numFmt w:val="upperRoman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2">
    <w:lvl w:ilvl="0">
      <w:isLgl w:val="false"/>
      <w:lvlJc w:val="left"/>
      <w:lvlText w:val="-"/>
      <w:numFmt w:val="bullet"/>
      <w:pPr>
        <w:pBdr/>
        <w:spacing/>
        <w:ind w:hanging="360" w:left="432"/>
      </w:pPr>
      <w:rPr>
        <w:rFonts w:hint="default" w:ascii="Comic Sans MS" w:hAnsi="Comic Sans MS" w:eastAsia="Times New Roman" w:cs="Comic Sans MS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152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72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92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312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032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752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72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92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8">
    <w:lvl w:ilvl="0">
      <w:isLgl w:val="false"/>
      <w:lvlJc w:val="left"/>
      <w:lvlText w:val="%1"/>
      <w:numFmt w:val="decimal"/>
      <w:pPr>
        <w:pBdr/>
        <w:tabs>
          <w:tab w:val="num" w:leader="none" w:pos="750"/>
        </w:tabs>
        <w:spacing/>
        <w:ind w:hanging="750" w:left="750"/>
      </w:pPr>
      <w:pStyle w:val="929"/>
      <w:rPr>
        <w:rFonts w:hint="default"/>
      </w:rPr>
      <w:start w:val="7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9">
    <w:lvl w:ilvl="0">
      <w:isLgl w:val="false"/>
      <w:lvlJc w:val="left"/>
      <w:lvlText w:val="-"/>
      <w:numFmt w:val="bullet"/>
      <w:pPr>
        <w:pBdr/>
        <w:tabs>
          <w:tab w:val="num" w:leader="none" w:pos="1065"/>
        </w:tabs>
        <w:spacing/>
        <w:ind w:hanging="360" w:left="1065"/>
      </w:pPr>
      <w:rPr>
        <w:rFonts w:hint="default" w:ascii="Times New Roman" w:hAnsi="Times New Roman" w:eastAsia="Times New Roman" w:cs="Times New Roman"/>
      </w:rPr>
      <w:start w:val="0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785"/>
        </w:tabs>
        <w:spacing/>
        <w:ind w:hanging="360" w:left="1785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505"/>
        </w:tabs>
        <w:spacing/>
        <w:ind w:hanging="360" w:left="2505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3225"/>
        </w:tabs>
        <w:spacing/>
        <w:ind w:hanging="360" w:left="3225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945"/>
        </w:tabs>
        <w:spacing/>
        <w:ind w:hanging="360" w:left="3945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665"/>
        </w:tabs>
        <w:spacing/>
        <w:ind w:hanging="360" w:left="4665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385"/>
        </w:tabs>
        <w:spacing/>
        <w:ind w:hanging="360" w:left="5385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6105"/>
        </w:tabs>
        <w:spacing/>
        <w:ind w:hanging="360" w:left="6105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825"/>
        </w:tabs>
        <w:spacing/>
        <w:ind w:hanging="360" w:left="6825"/>
      </w:pPr>
      <w:rPr>
        <w:rFonts w:hint="default" w:ascii="Wingdings" w:hAnsi="Wingdings"/>
      </w:rPr>
      <w:start w:val="1"/>
      <w:suff w:val="tab"/>
    </w:lvl>
  </w:abstractNum>
  <w:abstractNum w:abstractNumId="10">
    <w:lvl w:ilvl="0">
      <w:isLgl w:val="false"/>
      <w:lvlJc w:val="left"/>
      <w:lvlText w:val="-"/>
      <w:numFmt w:val="bullet"/>
      <w:pPr>
        <w:pBdr/>
        <w:spacing/>
        <w:ind w:hanging="360" w:left="927"/>
      </w:pPr>
      <w:rPr>
        <w:rFonts w:hint="default" w:ascii="Arial" w:hAnsi="Arial" w:eastAsiaTheme="minorEastAsia"/>
      </w:rPr>
      <w:start w:val="3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755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475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195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15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35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355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075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795"/>
      </w:pPr>
      <w:rPr>
        <w:rFonts w:hint="default" w:ascii="Wingdings" w:hAnsi="Wingdings"/>
      </w:rPr>
      <w:start w:val="1"/>
      <w:suff w:val="tab"/>
    </w:lvl>
  </w:abstractNum>
  <w:abstractNum w:abstractNumId="11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2">
    <w:lvl w:ilvl="0">
      <w:isLgl w:val="false"/>
      <w:lvlJc w:val="left"/>
      <w:lvlText w:val="-"/>
      <w:numFmt w:val="bullet"/>
      <w:pPr>
        <w:pBdr/>
        <w:spacing/>
        <w:ind w:hanging="360" w:left="1770"/>
      </w:pPr>
      <w:rPr>
        <w:rFonts w:hint="default" w:ascii="Times New Roman" w:hAnsi="Times New Roman" w:eastAsia="Times New Roman" w:cs="Times New Roman"/>
      </w:rPr>
      <w:start w:val="3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49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21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93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65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37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609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81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53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4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2"/>
  </w:num>
  <w:num w:numId="5">
    <w:abstractNumId w:val="10"/>
  </w:num>
  <w:num w:numId="6">
    <w:abstractNumId w:val="7"/>
  </w:num>
  <w:num w:numId="7">
    <w:abstractNumId w:val="11"/>
  </w:num>
  <w:num w:numId="8">
    <w:abstractNumId w:val="4"/>
  </w:num>
  <w:num w:numId="9">
    <w:abstractNumId w:val="14"/>
  </w:num>
  <w:num w:numId="10">
    <w:abstractNumId w:val="5"/>
  </w:num>
  <w:num w:numId="11">
    <w:abstractNumId w:val="13"/>
  </w:num>
  <w:num w:numId="12">
    <w:abstractNumId w:val="1"/>
  </w:num>
  <w:num w:numId="13">
    <w:abstractNumId w:val="3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52">
    <w:name w:val="Table Grid"/>
    <w:basedOn w:val="93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Table Grid Light"/>
    <w:basedOn w:val="93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Plain Table 1"/>
    <w:basedOn w:val="93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Plain Table 2"/>
    <w:basedOn w:val="93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Plain Table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Plain Table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Plain Table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1 Light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1 Light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1 Light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1 Light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1 Light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2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2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2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2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3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3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3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3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4"/>
    <w:basedOn w:val="9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4 - Accent 1"/>
    <w:basedOn w:val="9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4 - Accent 2"/>
    <w:basedOn w:val="9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4 - Accent 3"/>
    <w:basedOn w:val="9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4 - Accent 4"/>
    <w:basedOn w:val="9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 - Accent 5"/>
    <w:basedOn w:val="9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6"/>
    <w:basedOn w:val="93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5 Dark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5 Dark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5 Dark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5 Dark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5 Dark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6 Colorful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6 Colorful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6 Colorful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6 Colorful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6 Colorful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7 Colorful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7 Colorful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7 Colorful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7 Colorful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7 Colorful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1 Light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1 Light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1 Light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1 Light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1 Light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2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2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2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2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3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3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3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3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4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4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4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4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5 Dark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5 Dark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5 Dark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5 Dark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5 Dark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6 Colorful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6 Colorful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6 Colorful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6 Colorful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6 Colorful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7 Colorful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7 Colorful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7 Colorful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7 Colorful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7 Colorful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ned - Accent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ned - Accent 1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ned - Accent 2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ned - Accent 3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ned - Accent 4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 5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6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Bordered &amp; Lined - Accent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Bordered &amp; Lined - Accent 1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Bordered &amp; Lined - Accent 2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Bordered &amp; Lined - Accent 3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Bordered &amp; Lined - Accent 4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 5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6"/>
    <w:basedOn w:val="93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- Accent 1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- Accent 2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- Accent 3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- Accent 4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 - Accent 5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6"/>
    <w:basedOn w:val="93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78">
    <w:name w:val="Heading 6"/>
    <w:basedOn w:val="928"/>
    <w:next w:val="928"/>
    <w:link w:val="887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79">
    <w:name w:val="Heading 7"/>
    <w:basedOn w:val="928"/>
    <w:next w:val="928"/>
    <w:link w:val="888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80">
    <w:name w:val="Heading 8"/>
    <w:basedOn w:val="928"/>
    <w:next w:val="928"/>
    <w:link w:val="889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81">
    <w:name w:val="Heading 9"/>
    <w:basedOn w:val="928"/>
    <w:next w:val="928"/>
    <w:link w:val="890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82">
    <w:name w:val="Heading 1 Char"/>
    <w:basedOn w:val="934"/>
    <w:link w:val="9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83">
    <w:name w:val="Heading 2 Char"/>
    <w:basedOn w:val="934"/>
    <w:link w:val="9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84">
    <w:name w:val="Heading 3 Char"/>
    <w:basedOn w:val="934"/>
    <w:link w:val="9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85">
    <w:name w:val="Heading 4 Char"/>
    <w:basedOn w:val="934"/>
    <w:link w:val="93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86">
    <w:name w:val="Heading 5 Char"/>
    <w:basedOn w:val="934"/>
    <w:link w:val="9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87">
    <w:name w:val="Heading 6 Char"/>
    <w:basedOn w:val="934"/>
    <w:link w:val="87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88">
    <w:name w:val="Heading 7 Char"/>
    <w:basedOn w:val="934"/>
    <w:link w:val="87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89">
    <w:name w:val="Heading 8 Char"/>
    <w:basedOn w:val="934"/>
    <w:link w:val="88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90">
    <w:name w:val="Heading 9 Char"/>
    <w:basedOn w:val="934"/>
    <w:link w:val="88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91">
    <w:name w:val="Title"/>
    <w:basedOn w:val="928"/>
    <w:next w:val="928"/>
    <w:link w:val="892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92">
    <w:name w:val="Title Char"/>
    <w:basedOn w:val="934"/>
    <w:link w:val="891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93">
    <w:name w:val="Subtitle"/>
    <w:basedOn w:val="928"/>
    <w:next w:val="928"/>
    <w:link w:val="894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94">
    <w:name w:val="Subtitle Char"/>
    <w:basedOn w:val="934"/>
    <w:link w:val="893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95">
    <w:name w:val="Quote"/>
    <w:basedOn w:val="928"/>
    <w:next w:val="928"/>
    <w:link w:val="896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96">
    <w:name w:val="Quote Char"/>
    <w:basedOn w:val="934"/>
    <w:link w:val="895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97">
    <w:name w:val="Intense Emphasis"/>
    <w:basedOn w:val="93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98">
    <w:name w:val="Intense Quote"/>
    <w:basedOn w:val="928"/>
    <w:next w:val="928"/>
    <w:link w:val="89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99">
    <w:name w:val="Intense Quote Char"/>
    <w:basedOn w:val="934"/>
    <w:link w:val="89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00">
    <w:name w:val="Intense Reference"/>
    <w:basedOn w:val="93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01">
    <w:name w:val="No Spacing"/>
    <w:basedOn w:val="928"/>
    <w:uiPriority w:val="1"/>
    <w:qFormat/>
    <w:pPr>
      <w:pBdr/>
      <w:spacing w:after="0" w:line="240" w:lineRule="auto"/>
      <w:ind/>
    </w:pPr>
  </w:style>
  <w:style w:type="character" w:styleId="902">
    <w:name w:val="Subtle Emphasis"/>
    <w:basedOn w:val="93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03">
    <w:name w:val="Emphasis"/>
    <w:basedOn w:val="934"/>
    <w:uiPriority w:val="20"/>
    <w:qFormat/>
    <w:pPr>
      <w:pBdr/>
      <w:spacing/>
      <w:ind/>
    </w:pPr>
    <w:rPr>
      <w:i/>
      <w:iCs/>
    </w:rPr>
  </w:style>
  <w:style w:type="character" w:styleId="904">
    <w:name w:val="Subtle Reference"/>
    <w:basedOn w:val="93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05">
    <w:name w:val="Book Title"/>
    <w:basedOn w:val="93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906">
    <w:name w:val="Header Char"/>
    <w:basedOn w:val="934"/>
    <w:link w:val="939"/>
    <w:uiPriority w:val="99"/>
    <w:pPr>
      <w:pBdr/>
      <w:spacing/>
      <w:ind/>
    </w:pPr>
  </w:style>
  <w:style w:type="character" w:styleId="907">
    <w:name w:val="Footer Char"/>
    <w:basedOn w:val="934"/>
    <w:link w:val="940"/>
    <w:uiPriority w:val="99"/>
    <w:pPr>
      <w:pBdr/>
      <w:spacing/>
      <w:ind/>
    </w:pPr>
  </w:style>
  <w:style w:type="paragraph" w:styleId="908">
    <w:name w:val="Caption"/>
    <w:basedOn w:val="928"/>
    <w:next w:val="928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09">
    <w:name w:val="footnote text"/>
    <w:basedOn w:val="928"/>
    <w:link w:val="91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10">
    <w:name w:val="Footnote Text Char"/>
    <w:basedOn w:val="934"/>
    <w:link w:val="909"/>
    <w:uiPriority w:val="99"/>
    <w:semiHidden/>
    <w:pPr>
      <w:pBdr/>
      <w:spacing/>
      <w:ind/>
    </w:pPr>
    <w:rPr>
      <w:sz w:val="20"/>
      <w:szCs w:val="20"/>
    </w:rPr>
  </w:style>
  <w:style w:type="character" w:styleId="911">
    <w:name w:val="footnote reference"/>
    <w:basedOn w:val="934"/>
    <w:uiPriority w:val="99"/>
    <w:semiHidden/>
    <w:unhideWhenUsed/>
    <w:pPr>
      <w:pBdr/>
      <w:spacing/>
      <w:ind/>
    </w:pPr>
    <w:rPr>
      <w:vertAlign w:val="superscript"/>
    </w:rPr>
  </w:style>
  <w:style w:type="paragraph" w:styleId="912">
    <w:name w:val="endnote text"/>
    <w:basedOn w:val="928"/>
    <w:link w:val="91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13">
    <w:name w:val="Endnote Text Char"/>
    <w:basedOn w:val="934"/>
    <w:link w:val="912"/>
    <w:uiPriority w:val="99"/>
    <w:semiHidden/>
    <w:pPr>
      <w:pBdr/>
      <w:spacing/>
      <w:ind/>
    </w:pPr>
    <w:rPr>
      <w:sz w:val="20"/>
      <w:szCs w:val="20"/>
    </w:rPr>
  </w:style>
  <w:style w:type="character" w:styleId="914">
    <w:name w:val="endnote reference"/>
    <w:basedOn w:val="934"/>
    <w:uiPriority w:val="99"/>
    <w:semiHidden/>
    <w:unhideWhenUsed/>
    <w:pPr>
      <w:pBdr/>
      <w:spacing/>
      <w:ind/>
    </w:pPr>
    <w:rPr>
      <w:vertAlign w:val="superscript"/>
    </w:rPr>
  </w:style>
  <w:style w:type="character" w:styleId="915">
    <w:name w:val="Hyperlink"/>
    <w:basedOn w:val="934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16">
    <w:name w:val="FollowedHyperlink"/>
    <w:basedOn w:val="93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17">
    <w:name w:val="toc 1"/>
    <w:basedOn w:val="928"/>
    <w:next w:val="928"/>
    <w:uiPriority w:val="39"/>
    <w:unhideWhenUsed/>
    <w:pPr>
      <w:pBdr/>
      <w:spacing w:after="100"/>
      <w:ind/>
    </w:pPr>
  </w:style>
  <w:style w:type="paragraph" w:styleId="918">
    <w:name w:val="toc 2"/>
    <w:basedOn w:val="928"/>
    <w:next w:val="928"/>
    <w:uiPriority w:val="39"/>
    <w:unhideWhenUsed/>
    <w:pPr>
      <w:pBdr/>
      <w:spacing w:after="100"/>
      <w:ind w:left="220"/>
    </w:pPr>
  </w:style>
  <w:style w:type="paragraph" w:styleId="919">
    <w:name w:val="toc 3"/>
    <w:basedOn w:val="928"/>
    <w:next w:val="928"/>
    <w:uiPriority w:val="39"/>
    <w:unhideWhenUsed/>
    <w:pPr>
      <w:pBdr/>
      <w:spacing w:after="100"/>
      <w:ind w:left="440"/>
    </w:pPr>
  </w:style>
  <w:style w:type="paragraph" w:styleId="920">
    <w:name w:val="toc 4"/>
    <w:basedOn w:val="928"/>
    <w:next w:val="928"/>
    <w:uiPriority w:val="39"/>
    <w:unhideWhenUsed/>
    <w:pPr>
      <w:pBdr/>
      <w:spacing w:after="100"/>
      <w:ind w:left="660"/>
    </w:pPr>
  </w:style>
  <w:style w:type="paragraph" w:styleId="921">
    <w:name w:val="toc 5"/>
    <w:basedOn w:val="928"/>
    <w:next w:val="928"/>
    <w:uiPriority w:val="39"/>
    <w:unhideWhenUsed/>
    <w:pPr>
      <w:pBdr/>
      <w:spacing w:after="100"/>
      <w:ind w:left="880"/>
    </w:pPr>
  </w:style>
  <w:style w:type="paragraph" w:styleId="922">
    <w:name w:val="toc 6"/>
    <w:basedOn w:val="928"/>
    <w:next w:val="928"/>
    <w:uiPriority w:val="39"/>
    <w:unhideWhenUsed/>
    <w:pPr>
      <w:pBdr/>
      <w:spacing w:after="100"/>
      <w:ind w:left="1100"/>
    </w:pPr>
  </w:style>
  <w:style w:type="paragraph" w:styleId="923">
    <w:name w:val="toc 7"/>
    <w:basedOn w:val="928"/>
    <w:next w:val="928"/>
    <w:uiPriority w:val="39"/>
    <w:unhideWhenUsed/>
    <w:pPr>
      <w:pBdr/>
      <w:spacing w:after="100"/>
      <w:ind w:left="1320"/>
    </w:pPr>
  </w:style>
  <w:style w:type="paragraph" w:styleId="924">
    <w:name w:val="toc 8"/>
    <w:basedOn w:val="928"/>
    <w:next w:val="928"/>
    <w:uiPriority w:val="39"/>
    <w:unhideWhenUsed/>
    <w:pPr>
      <w:pBdr/>
      <w:spacing w:after="100"/>
      <w:ind w:left="1540"/>
    </w:pPr>
  </w:style>
  <w:style w:type="paragraph" w:styleId="925">
    <w:name w:val="toc 9"/>
    <w:basedOn w:val="928"/>
    <w:next w:val="928"/>
    <w:uiPriority w:val="39"/>
    <w:unhideWhenUsed/>
    <w:pPr>
      <w:pBdr/>
      <w:spacing w:after="100"/>
      <w:ind w:left="1760"/>
    </w:pPr>
  </w:style>
  <w:style w:type="paragraph" w:styleId="926">
    <w:name w:val="TOC Heading"/>
    <w:uiPriority w:val="39"/>
    <w:unhideWhenUsed/>
    <w:pPr>
      <w:pBdr/>
      <w:spacing/>
      <w:ind/>
    </w:pPr>
  </w:style>
  <w:style w:type="paragraph" w:styleId="927">
    <w:name w:val="table of figures"/>
    <w:basedOn w:val="928"/>
    <w:next w:val="928"/>
    <w:uiPriority w:val="99"/>
    <w:unhideWhenUsed/>
    <w:pPr>
      <w:pBdr/>
      <w:spacing w:after="0" w:afterAutospacing="0"/>
      <w:ind/>
    </w:pPr>
  </w:style>
  <w:style w:type="paragraph" w:styleId="928" w:default="1">
    <w:name w:val="Normal"/>
    <w:qFormat/>
    <w:pPr>
      <w:pBdr/>
      <w:spacing/>
      <w:ind/>
    </w:pPr>
    <w:rPr>
      <w:rFonts w:ascii="Comic Sans MS" w:hAnsi="Comic Sans MS" w:cs="Comic Sans MS"/>
      <w:szCs w:val="24"/>
    </w:rPr>
  </w:style>
  <w:style w:type="paragraph" w:styleId="929">
    <w:name w:val="Heading 1"/>
    <w:basedOn w:val="928"/>
    <w:next w:val="928"/>
    <w:qFormat/>
    <w:pPr>
      <w:keepNext w:val="true"/>
      <w:numPr>
        <w:numId w:val="1"/>
      </w:numPr>
      <w:pBdr/>
      <w:shd w:val="clear" w:color="auto" w:fill="ffffff"/>
      <w:spacing/>
      <w:ind/>
      <w:outlineLvl w:val="0"/>
    </w:pPr>
    <w:rPr>
      <w:b/>
    </w:rPr>
  </w:style>
  <w:style w:type="paragraph" w:styleId="930">
    <w:name w:val="Heading 2"/>
    <w:basedOn w:val="928"/>
    <w:next w:val="928"/>
    <w:qFormat/>
    <w:pPr>
      <w:keepNext w:val="true"/>
      <w:pBdr/>
      <w:spacing w:before="480" w:line="360" w:lineRule="auto"/>
      <w:ind/>
      <w:jc w:val="center"/>
      <w:outlineLvl w:val="1"/>
    </w:pPr>
    <w:rPr>
      <w:rFonts w:ascii="Arial" w:hAnsi="Arial"/>
      <w:b/>
      <w:sz w:val="28"/>
    </w:rPr>
  </w:style>
  <w:style w:type="paragraph" w:styleId="931">
    <w:name w:val="Heading 3"/>
    <w:basedOn w:val="928"/>
    <w:next w:val="928"/>
    <w:qFormat/>
    <w:pPr>
      <w:keepNext w:val="true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pacing w:after="120" w:before="120"/>
      <w:ind/>
      <w:jc w:val="center"/>
      <w:outlineLvl w:val="2"/>
    </w:pPr>
    <w:rPr>
      <w:rFonts w:ascii="Arial" w:hAnsi="Arial"/>
      <w:b/>
      <w:sz w:val="32"/>
    </w:rPr>
  </w:style>
  <w:style w:type="paragraph" w:styleId="932">
    <w:name w:val="Heading 4"/>
    <w:basedOn w:val="928"/>
    <w:next w:val="928"/>
    <w:qFormat/>
    <w:pPr>
      <w:keepNext w:val="true"/>
      <w:pBdr/>
      <w:spacing/>
      <w:ind/>
      <w:outlineLvl w:val="3"/>
    </w:pPr>
    <w:rPr>
      <w:rFonts w:ascii="Arial" w:hAnsi="Arial"/>
      <w:u w:val="single"/>
    </w:rPr>
  </w:style>
  <w:style w:type="paragraph" w:styleId="933">
    <w:name w:val="Heading 5"/>
    <w:basedOn w:val="928"/>
    <w:next w:val="928"/>
    <w:link w:val="947"/>
    <w:uiPriority w:val="9"/>
    <w:semiHidden/>
    <w:unhideWhenUsed/>
    <w:qFormat/>
    <w:pPr>
      <w:pBdr/>
      <w:spacing w:after="60" w:before="240"/>
      <w:ind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styleId="934" w:default="1">
    <w:name w:val="Default Paragraph Font"/>
    <w:uiPriority w:val="1"/>
    <w:semiHidden/>
    <w:unhideWhenUsed/>
    <w:pPr>
      <w:pBdr/>
      <w:spacing/>
      <w:ind/>
    </w:pPr>
  </w:style>
  <w:style w:type="table" w:styleId="93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36" w:default="1">
    <w:name w:val="No List"/>
    <w:uiPriority w:val="99"/>
    <w:semiHidden/>
    <w:unhideWhenUsed/>
    <w:pPr>
      <w:pBdr/>
      <w:spacing/>
      <w:ind/>
    </w:pPr>
  </w:style>
  <w:style w:type="paragraph" w:styleId="937">
    <w:name w:val="envelope address"/>
    <w:basedOn w:val="928"/>
    <w:semiHidden/>
    <w:pPr>
      <w:framePr w:h="1985" w:hAnchor="page" w:hRule="exact" w:hSpace="141" w:w="7938" w:wrap="auto" w:xAlign="center" w:yAlign="bottom"/>
      <w:pBdr/>
      <w:spacing/>
      <w:ind w:left="2835"/>
    </w:pPr>
    <w:rPr>
      <w:rFonts w:cs="Arial"/>
      <w:b/>
      <w:sz w:val="24"/>
    </w:rPr>
  </w:style>
  <w:style w:type="paragraph" w:styleId="938">
    <w:name w:val="envelope return"/>
    <w:basedOn w:val="928"/>
    <w:semiHidden/>
    <w:pPr>
      <w:pBdr/>
      <w:spacing/>
      <w:ind/>
    </w:pPr>
    <w:rPr>
      <w:rFonts w:cs="Arial"/>
      <w:sz w:val="16"/>
      <w:szCs w:val="20"/>
    </w:rPr>
  </w:style>
  <w:style w:type="paragraph" w:styleId="939">
    <w:name w:val="Header"/>
    <w:basedOn w:val="928"/>
    <w:semiHidden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940">
    <w:name w:val="Footer"/>
    <w:basedOn w:val="928"/>
    <w:link w:val="950"/>
    <w:uiPriority w:val="99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41">
    <w:name w:val="page number"/>
    <w:basedOn w:val="934"/>
    <w:semiHidden/>
    <w:pPr>
      <w:pBdr/>
      <w:spacing/>
      <w:ind/>
    </w:pPr>
  </w:style>
  <w:style w:type="paragraph" w:styleId="942">
    <w:name w:val="Balloon Text"/>
    <w:basedOn w:val="928"/>
    <w:semiHidden/>
    <w:pPr>
      <w:pBdr/>
      <w:spacing/>
      <w:ind/>
    </w:pPr>
    <w:rPr>
      <w:rFonts w:ascii="Tahoma" w:hAnsi="Tahoma" w:cs="Tahoma"/>
      <w:sz w:val="16"/>
      <w:szCs w:val="16"/>
    </w:rPr>
  </w:style>
  <w:style w:type="paragraph" w:styleId="943">
    <w:name w:val="Body Text"/>
    <w:basedOn w:val="928"/>
    <w:semiHidden/>
    <w:pPr>
      <w:pBdr/>
      <w:spacing/>
      <w:ind/>
      <w:jc w:val="center"/>
    </w:pPr>
    <w:rPr>
      <w:rFonts w:ascii="Arial" w:hAnsi="Arial"/>
      <w:b/>
      <w:sz w:val="32"/>
    </w:rPr>
  </w:style>
  <w:style w:type="paragraph" w:styleId="944">
    <w:name w:val="Body Text 2"/>
    <w:basedOn w:val="928"/>
    <w:semiHidden/>
    <w:pPr>
      <w:pBdr/>
      <w:spacing w:before="480"/>
      <w:ind/>
      <w:jc w:val="center"/>
    </w:pPr>
    <w:rPr>
      <w:rFonts w:ascii="Arial" w:hAnsi="Arial"/>
      <w:b/>
      <w:sz w:val="28"/>
    </w:rPr>
  </w:style>
  <w:style w:type="paragraph" w:styleId="945">
    <w:name w:val="Body Text 3"/>
    <w:basedOn w:val="928"/>
    <w:semiHidden/>
    <w:pPr>
      <w:pBdr/>
      <w:spacing w:line="360" w:lineRule="auto"/>
      <w:ind/>
    </w:pPr>
    <w:rPr>
      <w:rFonts w:ascii="Arial" w:hAnsi="Arial"/>
      <w:color w:val="000000"/>
      <w:sz w:val="24"/>
    </w:rPr>
  </w:style>
  <w:style w:type="paragraph" w:styleId="946" w:customStyle="1">
    <w:name w:val="NT"/>
    <w:basedOn w:val="928"/>
    <w:pPr>
      <w:widowControl w:val="false"/>
      <w:pBdr/>
      <w:spacing w:after="120" w:before="120" w:line="20" w:lineRule="atLeast"/>
      <w:ind/>
    </w:pPr>
    <w:rPr>
      <w:rFonts w:ascii="Helvetica" w:hAnsi="Helvetica"/>
      <w:sz w:val="18"/>
    </w:rPr>
  </w:style>
  <w:style w:type="character" w:styleId="947" w:customStyle="1">
    <w:name w:val="Titre 5 Car"/>
    <w:basedOn w:val="934"/>
    <w:link w:val="933"/>
    <w:uiPriority w:val="9"/>
    <w:semiHidden/>
    <w:pPr>
      <w:pBdr/>
      <w:spacing/>
      <w:ind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948">
    <w:name w:val="line number"/>
    <w:basedOn w:val="934"/>
    <w:uiPriority w:val="99"/>
    <w:semiHidden/>
    <w:unhideWhenUsed/>
    <w:pPr>
      <w:pBdr/>
      <w:spacing/>
      <w:ind/>
    </w:pPr>
  </w:style>
  <w:style w:type="paragraph" w:styleId="949">
    <w:name w:val="List Paragraph"/>
    <w:basedOn w:val="928"/>
    <w:uiPriority w:val="1"/>
    <w:qFormat/>
    <w:pPr>
      <w:pBdr/>
      <w:spacing/>
      <w:ind w:left="720"/>
      <w:contextualSpacing w:val="true"/>
    </w:pPr>
  </w:style>
  <w:style w:type="character" w:styleId="950" w:customStyle="1">
    <w:name w:val="Pied de page Car"/>
    <w:basedOn w:val="934"/>
    <w:link w:val="940"/>
    <w:uiPriority w:val="99"/>
    <w:pPr>
      <w:pBdr/>
      <w:spacing/>
      <w:ind/>
    </w:pPr>
    <w:rPr>
      <w:rFonts w:ascii="Comic Sans MS" w:hAnsi="Comic Sans MS" w:cs="Comic Sans MS"/>
      <w:szCs w:val="24"/>
    </w:rPr>
  </w:style>
  <w:style w:type="paragraph" w:styleId="951" w:customStyle="1">
    <w:name w:val="Note"/>
    <w:basedOn w:val="928"/>
    <w:pPr>
      <w:pBdr>
        <w:top w:val="single" w:color="000000" w:sz="12" w:space="1"/>
        <w:left w:val="single" w:color="000000" w:sz="12" w:space="1"/>
        <w:bottom w:val="single" w:color="000000" w:sz="12" w:space="1"/>
        <w:right w:val="single" w:color="000000" w:sz="12" w:space="1"/>
      </w:pBdr>
      <w:spacing/>
      <w:ind w:right="1134" w:left="1134"/>
      <w:jc w:val="center"/>
    </w:pPr>
    <w:rPr>
      <w:rFonts w:ascii="Univers (E1)" w:hAnsi="Univers (E1)"/>
      <w:b/>
      <w:sz w:val="32"/>
    </w:rPr>
  </w:style>
  <w:style w:type="paragraph" w:styleId="952">
    <w:name w:val="Normal (Web)"/>
    <w:basedOn w:val="928"/>
    <w:uiPriority w:val="99"/>
    <w:semiHidden/>
    <w:unhideWhenUsed/>
    <w:pPr>
      <w:pBdr/>
      <w:spacing w:after="100" w:afterAutospacing="1" w:before="100" w:beforeAutospacing="1"/>
      <w:ind/>
    </w:pPr>
    <w:rPr>
      <w:rFonts w:ascii="Times New Roman" w:hAnsi="Times New Roman" w:cs="Times New Roman"/>
      <w:sz w:val="24"/>
    </w:rPr>
  </w:style>
  <w:style w:type="character" w:styleId="953">
    <w:name w:val="Strong"/>
    <w:basedOn w:val="934"/>
    <w:uiPriority w:val="22"/>
    <w:qFormat/>
    <w:pPr>
      <w:pBdr/>
      <w:spacing/>
      <w:ind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2.png"/><Relationship Id="rId12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24D87-1C44-4762-A0C0-2C5DA449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onlyoffice/8.3.3.18</Application>
  <DocSecurity>0</DocSecurity>
  <ScaleCrop>0</ScaleCrop>
  <HeadingPairs>
    <vt:vector size="0" baseType="variant"/>
  </HeadingPairs>
  <TitlesOfParts>
    <vt:vector size="0" baseType="lpstr"/>
  </TitlesOfParts>
  <Company>HP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 Tech</dc:title>
  <dc:creator>Nicolas PELLETIER</dc:creator>
  <cp:lastModifiedBy>JENNIFER OUINSOU</cp:lastModifiedBy>
  <cp:revision>5</cp:revision>
  <dcterms:created xsi:type="dcterms:W3CDTF">2025-11-07T12:48:00Z</dcterms:created>
  <dcterms:modified xsi:type="dcterms:W3CDTF">2025-11-14T16:39:47Z</dcterms:modified>
</cp:coreProperties>
</file>